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6B" w:rsidRPr="00E15995" w:rsidRDefault="00AD0062" w:rsidP="0051306B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  <w:r w:rsidR="00087EA8">
        <w:rPr>
          <w:rFonts w:ascii="Times New Roman" w:hAnsi="Times New Roman" w:cs="Times New Roman"/>
          <w:sz w:val="24"/>
          <w:szCs w:val="24"/>
        </w:rPr>
        <w:t>учителей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, прошедших на </w:t>
      </w:r>
      <w:r w:rsidR="00E15995">
        <w:rPr>
          <w:rFonts w:ascii="Times New Roman" w:hAnsi="Times New Roman" w:cs="Times New Roman"/>
          <w:sz w:val="24"/>
          <w:szCs w:val="24"/>
          <w:lang w:val="tt-RU"/>
        </w:rPr>
        <w:t>2 тур</w:t>
      </w:r>
    </w:p>
    <w:p w:rsidR="00E15995" w:rsidRPr="00D929ED" w:rsidRDefault="00E15995" w:rsidP="00E15995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E15995" w:rsidRPr="00D929ED" w:rsidRDefault="00E15995" w:rsidP="00E15995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E15995" w:rsidRPr="0046065E" w:rsidRDefault="00E15995" w:rsidP="00E15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"/>
        <w:gridCol w:w="1782"/>
        <w:gridCol w:w="2037"/>
        <w:gridCol w:w="3703"/>
        <w:gridCol w:w="2546"/>
        <w:gridCol w:w="2550"/>
        <w:gridCol w:w="1983"/>
      </w:tblGrid>
      <w:tr w:rsidR="00BB7809" w:rsidRPr="0051306B" w:rsidTr="00BB7809">
        <w:trPr>
          <w:trHeight w:val="570"/>
        </w:trPr>
        <w:tc>
          <w:tcPr>
            <w:tcW w:w="446" w:type="dxa"/>
          </w:tcPr>
          <w:p w:rsidR="00BB7809" w:rsidRPr="0051306B" w:rsidRDefault="00BB7809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BB7809" w:rsidRPr="00C9490D" w:rsidRDefault="00BB7809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BB7809" w:rsidRPr="00C9490D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7809" w:rsidRPr="0051306B" w:rsidRDefault="00BB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BB7809" w:rsidRPr="0051306B" w:rsidRDefault="00BB7809" w:rsidP="0051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09" w:rsidRPr="0051306B" w:rsidTr="00BB7809">
        <w:trPr>
          <w:trHeight w:val="465"/>
        </w:trPr>
        <w:tc>
          <w:tcPr>
            <w:tcW w:w="446" w:type="dxa"/>
          </w:tcPr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087EA8" w:rsidRPr="00087EA8" w:rsidRDefault="00087EA8" w:rsidP="000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A8">
              <w:rPr>
                <w:rFonts w:ascii="Times New Roman" w:hAnsi="Times New Roman" w:cs="Times New Roman"/>
                <w:sz w:val="24"/>
                <w:szCs w:val="24"/>
              </w:rPr>
              <w:t>Нигматуллина Людмила Владимировна,</w:t>
            </w:r>
          </w:p>
          <w:p w:rsidR="00BB7809" w:rsidRPr="0051306B" w:rsidRDefault="00087EA8" w:rsidP="000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A8">
              <w:rPr>
                <w:rFonts w:ascii="Times New Roman" w:hAnsi="Times New Roman" w:cs="Times New Roman"/>
                <w:sz w:val="24"/>
                <w:szCs w:val="24"/>
              </w:rPr>
              <w:t>Сабанчеева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042" w:type="dxa"/>
          </w:tcPr>
          <w:p w:rsidR="00BB7809" w:rsidRPr="0051306B" w:rsidRDefault="00087EA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A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szCs w:val="24"/>
              </w:rPr>
              <w:t>Ошторма</w:t>
            </w:r>
            <w:proofErr w:type="spellEnd"/>
            <w:r w:rsidRPr="0008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EA8">
              <w:rPr>
                <w:rFonts w:ascii="Times New Roman" w:hAnsi="Times New Roman" w:cs="Times New Roman"/>
                <w:sz w:val="24"/>
                <w:szCs w:val="24"/>
              </w:rPr>
              <w:t>Юмья</w:t>
            </w:r>
            <w:proofErr w:type="spellEnd"/>
          </w:p>
        </w:tc>
        <w:tc>
          <w:tcPr>
            <w:tcW w:w="3711" w:type="dxa"/>
          </w:tcPr>
          <w:p w:rsidR="00BB7809" w:rsidRPr="0051306B" w:rsidRDefault="007A1BA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Ошторма</w:t>
            </w:r>
            <w:proofErr w:type="spellEnd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Юмьинская</w:t>
            </w:r>
            <w:proofErr w:type="spellEnd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552" w:type="dxa"/>
          </w:tcPr>
          <w:p w:rsidR="00BB7809" w:rsidRPr="0051306B" w:rsidRDefault="007A1BA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gramStart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7A1BA9">
              <w:rPr>
                <w:rFonts w:ascii="Times New Roman" w:hAnsi="Times New Roman" w:cs="Times New Roman"/>
                <w:sz w:val="24"/>
                <w:szCs w:val="24"/>
              </w:rPr>
              <w:t xml:space="preserve"> медиацентра</w:t>
            </w:r>
          </w:p>
        </w:tc>
        <w:tc>
          <w:tcPr>
            <w:tcW w:w="2551" w:type="dxa"/>
          </w:tcPr>
          <w:p w:rsidR="007A1BA9" w:rsidRPr="007A1BA9" w:rsidRDefault="007A1BA9" w:rsidP="007A1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sostorma.kuk@tatar.ru</w:t>
            </w:r>
          </w:p>
          <w:p w:rsidR="007A1BA9" w:rsidRPr="007A1BA9" w:rsidRDefault="007A1BA9" w:rsidP="007A1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teacher82@inbox.ru</w:t>
            </w:r>
          </w:p>
          <w:p w:rsidR="00BB7809" w:rsidRPr="0051306B" w:rsidRDefault="007A1BA9" w:rsidP="007A1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тел.89050390834</w:t>
            </w:r>
          </w:p>
        </w:tc>
        <w:tc>
          <w:tcPr>
            <w:tcW w:w="1985" w:type="dxa"/>
          </w:tcPr>
          <w:p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</w:tr>
    </w:tbl>
    <w:p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859"/>
    <w:rsid w:val="00087EA8"/>
    <w:rsid w:val="00140127"/>
    <w:rsid w:val="00253C11"/>
    <w:rsid w:val="002C2C51"/>
    <w:rsid w:val="002D60C1"/>
    <w:rsid w:val="002D76FA"/>
    <w:rsid w:val="002F08F3"/>
    <w:rsid w:val="003020FC"/>
    <w:rsid w:val="00426698"/>
    <w:rsid w:val="0051306B"/>
    <w:rsid w:val="00531859"/>
    <w:rsid w:val="0053747A"/>
    <w:rsid w:val="005A2E1A"/>
    <w:rsid w:val="007502FE"/>
    <w:rsid w:val="007A1BA9"/>
    <w:rsid w:val="008555E1"/>
    <w:rsid w:val="008B01A5"/>
    <w:rsid w:val="00A12F2B"/>
    <w:rsid w:val="00A15849"/>
    <w:rsid w:val="00AD0062"/>
    <w:rsid w:val="00AF77EA"/>
    <w:rsid w:val="00B03262"/>
    <w:rsid w:val="00B305A1"/>
    <w:rsid w:val="00B4495D"/>
    <w:rsid w:val="00BA42BB"/>
    <w:rsid w:val="00BB7809"/>
    <w:rsid w:val="00C9490D"/>
    <w:rsid w:val="00D064AD"/>
    <w:rsid w:val="00D26A27"/>
    <w:rsid w:val="00D43172"/>
    <w:rsid w:val="00E15995"/>
    <w:rsid w:val="00E63B0A"/>
    <w:rsid w:val="00F07E81"/>
    <w:rsid w:val="00FA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5995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2023-10-29T14:50:00Z</dcterms:created>
  <dcterms:modified xsi:type="dcterms:W3CDTF">2023-10-29T14:50:00Z</dcterms:modified>
</cp:coreProperties>
</file>